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05" w:rsidRPr="00DF1005" w:rsidRDefault="00DF1005" w:rsidP="00DF1005">
      <w:pPr>
        <w:spacing w:after="0" w:line="240" w:lineRule="auto"/>
        <w:outlineLvl w:val="1"/>
        <w:rPr>
          <w:ins w:id="0" w:author="Unknown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русскому языку в форме ГИА. 5 класс.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5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</w:tblGrid>
      <w:tr w:rsidR="00DF1005" w:rsidRPr="00DF1005" w:rsidTr="00DF1005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</w:t>
            </w:r>
          </w:p>
        </w:tc>
      </w:tr>
      <w:tr w:rsidR="00DF1005" w:rsidRPr="00DF1005" w:rsidTr="00DF1005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005" w:rsidRPr="00DF1005" w:rsidTr="00DF1005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005" w:rsidRPr="00DF1005" w:rsidTr="00DF1005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005" w:rsidRPr="00DF1005" w:rsidTr="00DF1005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0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005" w:rsidRPr="00DF1005" w:rsidRDefault="00DF1005" w:rsidP="00DF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1005" w:rsidRPr="00DF1005" w:rsidRDefault="00DF1005" w:rsidP="00DF10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1005">
        <w:rPr>
          <w:rFonts w:ascii="Times New Roman" w:hAnsi="Times New Roman" w:cs="Times New Roman"/>
        </w:rPr>
        <w:t xml:space="preserve">Перед вами контрольная работа по русскому языку. Она состоит из тестовых заданий. Каждое тестовое задание содержит вопрос, на который </w:t>
      </w:r>
      <w:proofErr w:type="gramStart"/>
      <w:r w:rsidRPr="00DF1005">
        <w:rPr>
          <w:rFonts w:ascii="Times New Roman" w:hAnsi="Times New Roman" w:cs="Times New Roman"/>
        </w:rPr>
        <w:t>даны</w:t>
      </w:r>
      <w:proofErr w:type="gramEnd"/>
      <w:r w:rsidRPr="00DF1005">
        <w:rPr>
          <w:rFonts w:ascii="Times New Roman" w:hAnsi="Times New Roman" w:cs="Times New Roman"/>
        </w:rPr>
        <w:t xml:space="preserve"> 4 варианта ответа. Только один из четырёх ответов является правильным. Внимательно читайте вопрос и выбирайте правильный ответ на него. Номер этого ответа укажите в бланке ответов. Задание 20 не содержит ответов. Выполняйте его самостоятельно на отдельном листе.</w:t>
      </w:r>
      <w:r w:rsidR="00E10BB3">
        <w:rPr>
          <w:rFonts w:ascii="Times New Roman" w:hAnsi="Times New Roman" w:cs="Times New Roman"/>
        </w:rPr>
        <w:t xml:space="preserve"> За каждый вопрос 20 задания -1балл.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Вариант 1. 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1. В каком  предложении правильно выделены главные члены? 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Мой </w:t>
      </w:r>
      <w:r w:rsidRPr="00FB4A91">
        <w:rPr>
          <w:rFonts w:ascii="Times New Roman" w:hAnsi="Times New Roman" w:cs="Times New Roman"/>
          <w:b/>
        </w:rPr>
        <w:t>дед</w:t>
      </w:r>
      <w:r w:rsidRPr="00DF1005">
        <w:rPr>
          <w:rFonts w:ascii="Times New Roman" w:hAnsi="Times New Roman" w:cs="Times New Roman"/>
        </w:rPr>
        <w:t xml:space="preserve"> – </w:t>
      </w:r>
      <w:r w:rsidRPr="00FB4A91">
        <w:rPr>
          <w:rFonts w:ascii="Times New Roman" w:hAnsi="Times New Roman" w:cs="Times New Roman"/>
          <w:b/>
        </w:rPr>
        <w:t>врач.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Б)  В нашем саду растут разные </w:t>
      </w:r>
      <w:r w:rsidRPr="00FB4A91">
        <w:rPr>
          <w:rFonts w:ascii="Times New Roman" w:hAnsi="Times New Roman" w:cs="Times New Roman"/>
          <w:b/>
        </w:rPr>
        <w:t>цветы.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FB4A91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</w:rPr>
        <w:t xml:space="preserve">В) На уроке дети </w:t>
      </w:r>
      <w:r w:rsidRPr="00FB4A91">
        <w:rPr>
          <w:rFonts w:ascii="Times New Roman" w:hAnsi="Times New Roman" w:cs="Times New Roman"/>
          <w:b/>
        </w:rPr>
        <w:t>решали</w:t>
      </w:r>
      <w:r w:rsidRPr="00DF1005">
        <w:rPr>
          <w:rFonts w:ascii="Times New Roman" w:hAnsi="Times New Roman" w:cs="Times New Roman"/>
        </w:rPr>
        <w:t xml:space="preserve"> </w:t>
      </w:r>
      <w:r w:rsidRPr="00FB4A91">
        <w:rPr>
          <w:rFonts w:ascii="Times New Roman" w:hAnsi="Times New Roman" w:cs="Times New Roman"/>
          <w:b/>
        </w:rPr>
        <w:t>задачу.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Г) Отчётливо звучала на улице </w:t>
      </w:r>
      <w:r w:rsidRPr="00FB4A91">
        <w:rPr>
          <w:rFonts w:ascii="Times New Roman" w:hAnsi="Times New Roman" w:cs="Times New Roman"/>
          <w:b/>
        </w:rPr>
        <w:t>заунывная песня</w:t>
      </w:r>
      <w:r w:rsidRPr="00DF1005">
        <w:rPr>
          <w:rFonts w:ascii="Times New Roman" w:hAnsi="Times New Roman" w:cs="Times New Roman"/>
        </w:rPr>
        <w:t xml:space="preserve"> ямщика.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 2. Какое из перечисленных предложений сложное?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Пушкин стал одним из самых образованных людей России и поражал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всех своими разносторонними знаниями.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Б) Гений Пушкина возрос и окреп под благотворными лучами </w:t>
      </w:r>
      <w:proofErr w:type="gramStart"/>
      <w:r w:rsidRPr="00DF1005">
        <w:rPr>
          <w:rFonts w:ascii="Times New Roman" w:hAnsi="Times New Roman" w:cs="Times New Roman"/>
        </w:rPr>
        <w:t>книжных</w:t>
      </w:r>
      <w:proofErr w:type="gramEnd"/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сокровищ.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Солнце поднялось высоко, день раздвинулся широко.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Г) Задрожал путник от холода и укутался ещё плотнее.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3. В каком предложении запятая одна запятая лишняя?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Ну, Витя, перестань плакать и садись обедать.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lastRenderedPageBreak/>
        <w:t>Б) Теперь зубров не только охраняют, но и разводят.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 Я читаю, говорю по-немецки совершенно свободно.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Г) У нас сорвало обе мачты, и все паруса.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4. В каком из приведённых ниже предложений допущена ошибка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 А) «Хочу записаться в секцию плавания», - сказал Костя.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Б) «Привези мне что-нибудь в подарок» - попросила Алёнушка.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«Добрым делом, - гласит пословица, - не кори».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Г) Марина Петровна тихо попросила: «Проводите меня сегодня с работы».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5. В каком слове  произносится звук [д]?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Год;              Б) диван;                        В) городок;          Г) подтолкнуть.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6. В каком слове на месте пропуска пишется ь?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Он </w:t>
      </w:r>
      <w:proofErr w:type="gramStart"/>
      <w:r w:rsidRPr="00DF1005">
        <w:rPr>
          <w:rFonts w:ascii="Times New Roman" w:hAnsi="Times New Roman" w:cs="Times New Roman"/>
        </w:rPr>
        <w:t>смеёт_ся</w:t>
      </w:r>
      <w:proofErr w:type="gramEnd"/>
      <w:r w:rsidRPr="00DF1005">
        <w:rPr>
          <w:rFonts w:ascii="Times New Roman" w:hAnsi="Times New Roman" w:cs="Times New Roman"/>
        </w:rPr>
        <w:t>;              Б) печ_ник;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ты напишеш_;           Г) много туч_.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7. К какому слову неверно подобран синоним?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Реять  - вращаться;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Б) прыжок -  скачок;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наследить – натоптать;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Г) неглубокий – мелкий.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8. Лексическое значение какого слова </w:t>
      </w:r>
      <w:proofErr w:type="gramStart"/>
      <w:r w:rsidRPr="00DF1005">
        <w:rPr>
          <w:rFonts w:ascii="Times New Roman" w:hAnsi="Times New Roman" w:cs="Times New Roman"/>
          <w:b/>
        </w:rPr>
        <w:t>определено</w:t>
      </w:r>
      <w:proofErr w:type="gramEnd"/>
      <w:r w:rsidRPr="00DF1005">
        <w:rPr>
          <w:rFonts w:ascii="Times New Roman" w:hAnsi="Times New Roman" w:cs="Times New Roman"/>
          <w:b/>
        </w:rPr>
        <w:t xml:space="preserve"> верно?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Фауна – растительный мир.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Б) Изморось – очень мелкий дождь.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Сумерки – светлое время суток.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lastRenderedPageBreak/>
        <w:t xml:space="preserve">Г) </w:t>
      </w:r>
      <w:proofErr w:type="gramStart"/>
      <w:r w:rsidRPr="00DF1005">
        <w:rPr>
          <w:rFonts w:ascii="Times New Roman" w:hAnsi="Times New Roman" w:cs="Times New Roman"/>
        </w:rPr>
        <w:t>Отчаянный</w:t>
      </w:r>
      <w:proofErr w:type="gramEnd"/>
      <w:r w:rsidRPr="00DF1005">
        <w:rPr>
          <w:rFonts w:ascii="Times New Roman" w:hAnsi="Times New Roman" w:cs="Times New Roman"/>
        </w:rPr>
        <w:t xml:space="preserve"> – отказавшийся от чая.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9. У  какого слова основа состоит из приставки, корня и суффикса?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Вертолётный;             Б) светить;                 В) сделка;               Г) переулок.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10. В каком слове пропущена буква з?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Бе_шумный;           Б) и_ранен;               В) ко_ьба;                Г) ра_сказать.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 11. В каком слове пропущена буква а?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Зар_сли;           Б) </w:t>
      </w:r>
      <w:proofErr w:type="gramStart"/>
      <w:r w:rsidRPr="00DF1005">
        <w:rPr>
          <w:rFonts w:ascii="Times New Roman" w:hAnsi="Times New Roman" w:cs="Times New Roman"/>
        </w:rPr>
        <w:t>Р</w:t>
      </w:r>
      <w:proofErr w:type="gramEnd"/>
      <w:r w:rsidRPr="00DF1005">
        <w:rPr>
          <w:rFonts w:ascii="Times New Roman" w:hAnsi="Times New Roman" w:cs="Times New Roman"/>
        </w:rPr>
        <w:t>_стов;             В) заг_рать;         Г) з_ря.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 12. В  каком слове после  шипящей пропущена буква о?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</w:t>
      </w:r>
      <w:proofErr w:type="gramStart"/>
      <w:r w:rsidRPr="00DF1005">
        <w:rPr>
          <w:rFonts w:ascii="Times New Roman" w:hAnsi="Times New Roman" w:cs="Times New Roman"/>
        </w:rPr>
        <w:t>Щ</w:t>
      </w:r>
      <w:proofErr w:type="gramEnd"/>
      <w:r w:rsidRPr="00DF1005">
        <w:rPr>
          <w:rFonts w:ascii="Times New Roman" w:hAnsi="Times New Roman" w:cs="Times New Roman"/>
        </w:rPr>
        <w:t>_тка;           Б) ш_рох;         В) реш_тка;         Г) ш_пот.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 13. В каком слове после ц пропущена буква и?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</w:t>
      </w:r>
      <w:proofErr w:type="gramStart"/>
      <w:r w:rsidRPr="00DF1005">
        <w:rPr>
          <w:rFonts w:ascii="Times New Roman" w:hAnsi="Times New Roman" w:cs="Times New Roman"/>
        </w:rPr>
        <w:t>Ц</w:t>
      </w:r>
      <w:proofErr w:type="gramEnd"/>
      <w:r w:rsidRPr="00DF1005">
        <w:rPr>
          <w:rFonts w:ascii="Times New Roman" w:hAnsi="Times New Roman" w:cs="Times New Roman"/>
        </w:rPr>
        <w:t>_рк;               Б) ц_плёнок;                      В) птиц_;           Г) ц_ган.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14. В каком слове в окончании пишется и?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 </w:t>
      </w:r>
      <w:proofErr w:type="gramStart"/>
      <w:r w:rsidRPr="00DF1005">
        <w:rPr>
          <w:rFonts w:ascii="Times New Roman" w:hAnsi="Times New Roman" w:cs="Times New Roman"/>
        </w:rPr>
        <w:t>На</w:t>
      </w:r>
      <w:proofErr w:type="gramEnd"/>
      <w:r w:rsidRPr="00DF1005">
        <w:rPr>
          <w:rFonts w:ascii="Times New Roman" w:hAnsi="Times New Roman" w:cs="Times New Roman"/>
        </w:rPr>
        <w:t xml:space="preserve"> </w:t>
      </w:r>
      <w:proofErr w:type="gramStart"/>
      <w:r w:rsidRPr="00DF1005">
        <w:rPr>
          <w:rFonts w:ascii="Times New Roman" w:hAnsi="Times New Roman" w:cs="Times New Roman"/>
        </w:rPr>
        <w:t>дорог</w:t>
      </w:r>
      <w:proofErr w:type="gramEnd"/>
      <w:r w:rsidRPr="00DF1005">
        <w:rPr>
          <w:rFonts w:ascii="Times New Roman" w:hAnsi="Times New Roman" w:cs="Times New Roman"/>
        </w:rPr>
        <w:t xml:space="preserve">_;        Б) у станци_;            В) до ранн_го утра;         Г) за </w:t>
      </w:r>
      <w:r w:rsidR="00FB4A91">
        <w:rPr>
          <w:rFonts w:ascii="Times New Roman" w:hAnsi="Times New Roman" w:cs="Times New Roman"/>
        </w:rPr>
        <w:t>бел_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FB4A91" w:rsidP="00DF10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туманом</w:t>
      </w:r>
      <w:r w:rsidR="00DF1005" w:rsidRPr="00DF1005">
        <w:rPr>
          <w:rFonts w:ascii="Times New Roman" w:hAnsi="Times New Roman" w:cs="Times New Roman"/>
        </w:rPr>
        <w:t>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15. Какое слово пишется слитно  </w:t>
      </w:r>
      <w:proofErr w:type="gramStart"/>
      <w:r w:rsidRPr="00DF1005">
        <w:rPr>
          <w:rFonts w:ascii="Times New Roman" w:hAnsi="Times New Roman" w:cs="Times New Roman"/>
          <w:b/>
        </w:rPr>
        <w:t>с</w:t>
      </w:r>
      <w:proofErr w:type="gramEnd"/>
      <w:r w:rsidRPr="00DF1005">
        <w:rPr>
          <w:rFonts w:ascii="Times New Roman" w:hAnsi="Times New Roman" w:cs="Times New Roman"/>
          <w:b/>
        </w:rPr>
        <w:t xml:space="preserve"> не?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(не</w:t>
      </w:r>
      <w:proofErr w:type="gramStart"/>
      <w:r w:rsidRPr="00DF1005">
        <w:rPr>
          <w:rFonts w:ascii="Times New Roman" w:hAnsi="Times New Roman" w:cs="Times New Roman"/>
        </w:rPr>
        <w:t>)з</w:t>
      </w:r>
      <w:proofErr w:type="gramEnd"/>
      <w:r w:rsidRPr="00DF1005">
        <w:rPr>
          <w:rFonts w:ascii="Times New Roman" w:hAnsi="Times New Roman" w:cs="Times New Roman"/>
        </w:rPr>
        <w:t>абуду;             Б) (не)пишешь;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(не</w:t>
      </w:r>
      <w:proofErr w:type="gramStart"/>
      <w:r w:rsidRPr="00DF1005">
        <w:rPr>
          <w:rFonts w:ascii="Times New Roman" w:hAnsi="Times New Roman" w:cs="Times New Roman"/>
        </w:rPr>
        <w:t>)д</w:t>
      </w:r>
      <w:proofErr w:type="gramEnd"/>
      <w:r w:rsidRPr="00DF1005">
        <w:rPr>
          <w:rFonts w:ascii="Times New Roman" w:hAnsi="Times New Roman" w:cs="Times New Roman"/>
        </w:rPr>
        <w:t>уг;                   Г) (не) друг, а враг.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16. В каком слове пропущена буква и?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А) Соб_раю;            Б) зам_реть;                   В) нат_реть;           Г) </w:t>
      </w:r>
      <w:proofErr w:type="gramStart"/>
      <w:r w:rsidRPr="00DF1005">
        <w:rPr>
          <w:rFonts w:ascii="Times New Roman" w:hAnsi="Times New Roman" w:cs="Times New Roman"/>
        </w:rPr>
        <w:t>зап_реть</w:t>
      </w:r>
      <w:proofErr w:type="gramEnd"/>
      <w:r w:rsidRPr="00DF1005">
        <w:rPr>
          <w:rFonts w:ascii="Times New Roman" w:hAnsi="Times New Roman" w:cs="Times New Roman"/>
        </w:rPr>
        <w:t>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17. В каком слове пропущена буква е?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Он увид_т;                Б) мы волну_мся;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вы вид_те;                 Г) он слыш_т.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lastRenderedPageBreak/>
        <w:t>18. В каком слове ударение падает на второй слог?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Досуг;                  Б) занял;                     В) начал;             Г) облегчить.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>19.К какому слову дано неверное объяснение?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А) Решить – глагол несовершенного вида;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Б)  </w:t>
      </w:r>
      <w:proofErr w:type="gramStart"/>
      <w:r w:rsidRPr="00DF1005">
        <w:rPr>
          <w:rFonts w:ascii="Times New Roman" w:hAnsi="Times New Roman" w:cs="Times New Roman"/>
        </w:rPr>
        <w:t>могуч</w:t>
      </w:r>
      <w:proofErr w:type="gramEnd"/>
      <w:r w:rsidRPr="00DF1005">
        <w:rPr>
          <w:rFonts w:ascii="Times New Roman" w:hAnsi="Times New Roman" w:cs="Times New Roman"/>
        </w:rPr>
        <w:t xml:space="preserve"> – краткое прилагательное;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В) несчастье – существительное второго склонения;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Г) построят – глагол будущего времени.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  <w:b/>
        </w:rPr>
      </w:pPr>
      <w:r w:rsidRPr="00DF1005">
        <w:rPr>
          <w:rFonts w:ascii="Times New Roman" w:hAnsi="Times New Roman" w:cs="Times New Roman"/>
          <w:b/>
        </w:rPr>
        <w:t xml:space="preserve">20. Прочитайте текст 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1)  Озаглавьте текст.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2)  Озаглавьте каждую часть словами из текста, выражающими его 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основную мысль.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3)  Определите стиль речи текста.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4)  Определите тип речи текста.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5) Выпишите из текста 2 – 3 слова, употребленные в переносном смысле.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Default="00E10BB3" w:rsidP="00DF10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Напишите  продолжение текста (4-6 предложений)</w:t>
      </w:r>
    </w:p>
    <w:p w:rsid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Осенью, когда стукнул первый мороз, мы с Мишей и </w:t>
      </w:r>
      <w:r w:rsidR="00FB4A91">
        <w:rPr>
          <w:rFonts w:ascii="Times New Roman" w:hAnsi="Times New Roman" w:cs="Times New Roman"/>
        </w:rPr>
        <w:t>К</w:t>
      </w:r>
      <w:r w:rsidRPr="00DF1005">
        <w:rPr>
          <w:rFonts w:ascii="Times New Roman" w:hAnsi="Times New Roman" w:cs="Times New Roman"/>
        </w:rPr>
        <w:t>остей решили, что сейчас самое время начинать делать каток.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Организовали ребят и сказали, что, кто не будет работать, не пустим кататься. Поэтому все рьяно взялись за дело.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Поздней ночью мы кончили  поливать каток. За ночь вода замёрзла крепко-накрепко. На следующий день состоялось открытие катка. Все ребята собрались вокруг. Лед блестел как зеркало. Мишка первый выехал на середину льда.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>- Каток объявляю открытым! – закричал он и тут же шлёпнулся</w:t>
      </w:r>
      <w:r w:rsidR="00E10BB3">
        <w:rPr>
          <w:rFonts w:ascii="Times New Roman" w:hAnsi="Times New Roman" w:cs="Times New Roman"/>
        </w:rPr>
        <w:t>…</w:t>
      </w: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</w:p>
    <w:p w:rsidR="00DF1005" w:rsidRPr="00DF1005" w:rsidRDefault="00DF1005" w:rsidP="00DF1005">
      <w:pPr>
        <w:spacing w:after="0" w:line="240" w:lineRule="auto"/>
        <w:rPr>
          <w:rFonts w:ascii="Times New Roman" w:hAnsi="Times New Roman" w:cs="Times New Roman"/>
        </w:rPr>
      </w:pPr>
      <w:r w:rsidRPr="00DF1005">
        <w:rPr>
          <w:rFonts w:ascii="Times New Roman" w:hAnsi="Times New Roman" w:cs="Times New Roman"/>
        </w:rPr>
        <w:t xml:space="preserve"> </w:t>
      </w:r>
    </w:p>
    <w:sectPr w:rsidR="00DF1005" w:rsidRPr="00DF1005" w:rsidSect="00DF1005">
      <w:pgSz w:w="16838" w:h="11906" w:orient="landscape"/>
      <w:pgMar w:top="426" w:right="395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005"/>
    <w:rsid w:val="001F1641"/>
    <w:rsid w:val="002F44EE"/>
    <w:rsid w:val="007D66B8"/>
    <w:rsid w:val="00DF1005"/>
    <w:rsid w:val="00E10BB3"/>
    <w:rsid w:val="00FB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EE"/>
  </w:style>
  <w:style w:type="paragraph" w:styleId="2">
    <w:name w:val="heading 2"/>
    <w:basedOn w:val="a"/>
    <w:link w:val="20"/>
    <w:uiPriority w:val="9"/>
    <w:qFormat/>
    <w:rsid w:val="00DF1005"/>
    <w:pPr>
      <w:spacing w:before="240" w:after="240" w:line="240" w:lineRule="auto"/>
      <w:outlineLvl w:val="1"/>
    </w:pPr>
    <w:rPr>
      <w:rFonts w:ascii="Arial" w:eastAsia="Times New Roman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1005"/>
    <w:rPr>
      <w:rFonts w:ascii="Arial" w:eastAsia="Times New Roman" w:hAnsi="Arial" w:cs="Arial"/>
      <w:sz w:val="36"/>
      <w:szCs w:val="36"/>
    </w:rPr>
  </w:style>
  <w:style w:type="character" w:styleId="a3">
    <w:name w:val="Emphasis"/>
    <w:basedOn w:val="a0"/>
    <w:uiPriority w:val="20"/>
    <w:qFormat/>
    <w:rsid w:val="00DF1005"/>
    <w:rPr>
      <w:i/>
      <w:iCs/>
    </w:rPr>
  </w:style>
  <w:style w:type="character" w:styleId="a4">
    <w:name w:val="Strong"/>
    <w:basedOn w:val="a0"/>
    <w:uiPriority w:val="22"/>
    <w:qFormat/>
    <w:rsid w:val="00DF1005"/>
    <w:rPr>
      <w:b/>
      <w:bCs/>
    </w:rPr>
  </w:style>
  <w:style w:type="character" w:customStyle="1" w:styleId="articleseparator4">
    <w:name w:val="article_separator4"/>
    <w:basedOn w:val="a0"/>
    <w:rsid w:val="00DF1005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5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30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8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4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24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Vilgelm</cp:lastModifiedBy>
  <cp:revision>6</cp:revision>
  <cp:lastPrinted>2016-04-29T12:16:00Z</cp:lastPrinted>
  <dcterms:created xsi:type="dcterms:W3CDTF">2016-04-24T10:55:00Z</dcterms:created>
  <dcterms:modified xsi:type="dcterms:W3CDTF">2016-04-29T12:19:00Z</dcterms:modified>
</cp:coreProperties>
</file>